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9223 „Metalų ir lydinių korozija. Atmosferų koroziškumas.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koroziškumo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>Spyruoklinės poveržlės arba kontraveržlės</w:t>
            </w:r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>Suveržimo kokybė tikrinama 0,30 mm storio tarpumačiu,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24402C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710D" w14:textId="77777777" w:rsidR="008B51DF" w:rsidRDefault="008B51DF" w:rsidP="00387992">
      <w:pPr>
        <w:spacing w:after="0" w:line="240" w:lineRule="auto"/>
      </w:pPr>
      <w:r>
        <w:separator/>
      </w:r>
    </w:p>
  </w:endnote>
  <w:endnote w:type="continuationSeparator" w:id="0">
    <w:p w14:paraId="26712680" w14:textId="77777777" w:rsidR="008B51DF" w:rsidRDefault="008B51D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kV</w:t>
            </w:r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E31B" w14:textId="77777777" w:rsidR="008B51DF" w:rsidRDefault="008B51DF" w:rsidP="00387992">
      <w:pPr>
        <w:spacing w:after="0" w:line="240" w:lineRule="auto"/>
      </w:pPr>
      <w:r>
        <w:separator/>
      </w:r>
    </w:p>
  </w:footnote>
  <w:footnote w:type="continuationSeparator" w:id="0">
    <w:p w14:paraId="7255E2D5" w14:textId="77777777" w:rsidR="008B51DF" w:rsidRDefault="008B51DF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BB28B987B2DC43BF1BF7228160981D" ma:contentTypeVersion="1" ma:contentTypeDescription="" ma:contentTypeScope="" ma:versionID="778c893c96de3bf5f22006fa0f418052">
  <xsd:schema xmlns:xsd="http://www.w3.org/2001/XMLSchema" xmlns:xs="http://www.w3.org/2001/XMLSchema" xmlns:p="http://schemas.microsoft.com/office/2006/metadata/properties" xmlns:ns2="58896280-883f-49e1-8f2c-86b01e3ff616" xmlns:ns4="0323d93f-dba0-41ed-9d17-7b401d9a7d08" targetNamespace="http://schemas.microsoft.com/office/2006/metadata/properties" ma:root="true" ma:fieldsID="bfcb27a56ac42110dbe4ca3153889265" ns2:_="" ns4:_="">
    <xsd:import namespace="58896280-883f-49e1-8f2c-86b01e3ff616"/>
    <xsd:import namespace="0323d93f-dba0-41ed-9d17-7b401d9a7d0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23d93f-dba0-41ed-9d17-7b401d9a7d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https://projektai.intranet.litgrid.eu/PWA/ŽTŠK%20įrengimas%20Miglos%20TP-N%20%20Akmenės%20TP/_layouts/15/DocIdRedir.aspx?ID=PVIS-540902361-17</Url>
      <Description>PVIS-540902361-17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PVIS-540902361-17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DB0F6C-D53D-4EAE-8037-0CDB38E49D29}"/>
</file>

<file path=customXml/itemProps3.xml><?xml version="1.0" encoding="utf-8"?>
<ds:datastoreItem xmlns:ds="http://schemas.openxmlformats.org/officeDocument/2006/customXml" ds:itemID="{93104975-B936-467C-BB19-DFC0EE3C576C}"/>
</file>

<file path=customXml/itemProps4.xml><?xml version="1.0" encoding="utf-8"?>
<ds:datastoreItem xmlns:ds="http://schemas.openxmlformats.org/officeDocument/2006/customXml" ds:itemID="{43277572-4336-411D-B92A-C4D421D7FFD3}"/>
</file>

<file path=customXml/itemProps5.xml><?xml version="1.0" encoding="utf-8"?>
<ds:datastoreItem xmlns:ds="http://schemas.openxmlformats.org/officeDocument/2006/customXml" ds:itemID="{718197A8-6623-41FE-A836-BA472FDD5C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6</cp:revision>
  <cp:lastPrinted>2014-01-17T08:07:00Z</cp:lastPrinted>
  <dcterms:created xsi:type="dcterms:W3CDTF">2022-12-21T18:10:00Z</dcterms:created>
  <dcterms:modified xsi:type="dcterms:W3CDTF">2022-12-22T07:25:00Z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0x01010066872F3CC8F7D84995438B893169A0800200ADBB28B987B2DC43BF1BF7228160981D</vt:lpwstr>
  </property>
  <property fmtid="{D5CDD505-2E9C-101B-9397-08002B2CF9AE}" pid="10" name="_dlc_DocIdItemGuid">
    <vt:lpwstr>19c74e26-c3aa-47d5-89ec-933c43bfc29d</vt:lpwstr>
  </property>
</Properties>
</file>